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83B7CA" w14:textId="77777777" w:rsidR="004A2CDD" w:rsidRPr="00251520" w:rsidRDefault="009B0535" w:rsidP="009B0535">
      <w:pPr>
        <w:pStyle w:val="Titel"/>
      </w:pPr>
      <w:r>
        <w:t>Praxisauftrag</w:t>
      </w:r>
    </w:p>
    <w:p w14:paraId="422EC861" w14:textId="3901F068" w:rsidR="00A825D2" w:rsidRPr="00A825D2" w:rsidRDefault="00193ED9" w:rsidP="009B4E47">
      <w:pPr>
        <w:pStyle w:val="Thema"/>
        <w:spacing w:after="120"/>
      </w:pPr>
      <w:r>
        <w:t>Beziehungen aufbauen</w:t>
      </w:r>
      <w:r w:rsidR="00EF476C">
        <w:t xml:space="preserve"> und pflegen</w:t>
      </w:r>
    </w:p>
    <w:p w14:paraId="17C9FECB" w14:textId="507AFAF5" w:rsidR="00A532CF" w:rsidRPr="009B0535" w:rsidRDefault="009B4E47" w:rsidP="00A532CF">
      <w:pPr>
        <w:rPr>
          <w:b/>
          <w:bCs/>
        </w:rPr>
      </w:pPr>
      <w:r w:rsidRPr="009B0535">
        <w:rPr>
          <w:b/>
          <w:bCs/>
        </w:rPr>
        <w:t xml:space="preserve">Handlungskompetenz </w:t>
      </w:r>
      <w:r w:rsidR="00193ED9">
        <w:rPr>
          <w:b/>
          <w:bCs/>
        </w:rPr>
        <w:t>d4: Beziehungen mit Kunden oder Lieferanten pflegen</w:t>
      </w:r>
    </w:p>
    <w:p w14:paraId="3B406526" w14:textId="77777777" w:rsidR="00A532CF" w:rsidRDefault="00A532CF" w:rsidP="00A532CF"/>
    <w:p w14:paraId="30752D82" w14:textId="77777777" w:rsidR="00A532CF" w:rsidRDefault="00C7659B" w:rsidP="00D2699C">
      <w:pPr>
        <w:pStyle w:val="Untertitel"/>
      </w:pPr>
      <w:r>
        <w:t>Ausgangslage</w:t>
      </w:r>
    </w:p>
    <w:p w14:paraId="1A5FB1BD" w14:textId="77777777" w:rsidR="00C7659B" w:rsidRDefault="00C7659B" w:rsidP="00C7659B"/>
    <w:p w14:paraId="4C56EA28" w14:textId="6D550C2E" w:rsidR="00B4687C" w:rsidRDefault="00B4687C" w:rsidP="00E87A99">
      <w:r>
        <w:t xml:space="preserve">Es gibt viele Betriebe mit ähnlichen Angeboten. Damit Kundinnen oder Lieferantinnen sich für deinen Betrieb und dein Angebot entscheiden, musst du einen </w:t>
      </w:r>
      <w:r w:rsidR="005A32FA">
        <w:t xml:space="preserve">positiven </w:t>
      </w:r>
      <w:r>
        <w:t>Unterschied zu deinen Mitbewerbern schaffen. Dies gelingt dir, wenn du die Beziehungen zu deine</w:t>
      </w:r>
      <w:r w:rsidR="000F1744">
        <w:t>m</w:t>
      </w:r>
      <w:r>
        <w:t xml:space="preserve"> Gegenüber von Anfang an </w:t>
      </w:r>
      <w:r w:rsidR="005A32FA">
        <w:t xml:space="preserve">gut und zielführend </w:t>
      </w:r>
      <w:r w:rsidR="00EF476C">
        <w:t xml:space="preserve">aufbaust und diesen auch allmählich vertiefst. </w:t>
      </w:r>
    </w:p>
    <w:p w14:paraId="72C144E2" w14:textId="77777777" w:rsidR="00EF476C" w:rsidRDefault="00EF476C" w:rsidP="00E87A99"/>
    <w:p w14:paraId="64326D82" w14:textId="7B7C7BD2" w:rsidR="00E87A99" w:rsidRDefault="00B4687C" w:rsidP="00E87A99">
      <w:r>
        <w:t xml:space="preserve">Mit diesem Praxisauftrag kannst du den Beziehungsaufbau </w:t>
      </w:r>
      <w:r w:rsidR="00EF476C">
        <w:t xml:space="preserve">und die Beziehungspflege </w:t>
      </w:r>
      <w:r>
        <w:t>in deinem Berufskontext üben.</w:t>
      </w:r>
    </w:p>
    <w:p w14:paraId="7DA009DC" w14:textId="77777777" w:rsidR="007D47FB" w:rsidRDefault="007D47FB" w:rsidP="00E87A99"/>
    <w:p w14:paraId="7FA743DD" w14:textId="77777777" w:rsidR="00E87A99" w:rsidRDefault="00E87A99" w:rsidP="00D2699C">
      <w:pPr>
        <w:pStyle w:val="Untertitel"/>
      </w:pPr>
      <w:r>
        <w:t xml:space="preserve">Aufgabenstellung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18"/>
        <w:gridCol w:w="5908"/>
      </w:tblGrid>
      <w:tr w:rsidR="00E966C7" w14:paraId="74AFE93C" w14:textId="77777777" w:rsidTr="00E966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6" w:type="dxa"/>
          </w:tcPr>
          <w:p w14:paraId="4EE37ABB" w14:textId="77777777" w:rsidR="00E966C7" w:rsidRDefault="00E966C7" w:rsidP="00C7659B"/>
        </w:tc>
        <w:tc>
          <w:tcPr>
            <w:tcW w:w="5953" w:type="dxa"/>
          </w:tcPr>
          <w:p w14:paraId="07E8451C" w14:textId="77777777" w:rsidR="00E966C7" w:rsidRDefault="00E966C7" w:rsidP="00C7659B"/>
        </w:tc>
      </w:tr>
      <w:tr w:rsidR="00E966C7" w14:paraId="5AC7886B" w14:textId="77777777" w:rsidTr="00E966C7">
        <w:tc>
          <w:tcPr>
            <w:tcW w:w="1526" w:type="dxa"/>
          </w:tcPr>
          <w:p w14:paraId="1B938721" w14:textId="77777777" w:rsidR="00E966C7" w:rsidRDefault="00E966C7" w:rsidP="00C7659B">
            <w:r>
              <w:t>Teilaufgabe 1:</w:t>
            </w:r>
          </w:p>
        </w:tc>
        <w:tc>
          <w:tcPr>
            <w:tcW w:w="5953" w:type="dxa"/>
          </w:tcPr>
          <w:p w14:paraId="05B3B8DC" w14:textId="7FA83FB3" w:rsidR="004F5235" w:rsidRDefault="00B4687C" w:rsidP="00EF476C">
            <w:r>
              <w:t xml:space="preserve">Informiere dich über die wichtigsten Punkte in deinem Betrieb zum Aufbau von Beziehungen zu Kunden oder Lieferanten. </w:t>
            </w:r>
            <w:r w:rsidR="00EF476C">
              <w:t>Frage mindestens zwei Personen in deinem Betrieb, wie sie Beziehungen zu neuen Kundinnen oder Lieferanten aufbauen.</w:t>
            </w:r>
            <w:r w:rsidR="00EF476C">
              <w:t xml:space="preserve"> </w:t>
            </w:r>
            <w:r>
              <w:t>Erstelle eine Übersicht und ergänze diese mit deinen persönlichen Erfahrungen zum positiven Beziehungsaufbau.</w:t>
            </w:r>
          </w:p>
        </w:tc>
      </w:tr>
      <w:tr w:rsidR="006E0ECA" w14:paraId="3286818E" w14:textId="77777777" w:rsidTr="00E966C7">
        <w:tc>
          <w:tcPr>
            <w:tcW w:w="1526" w:type="dxa"/>
          </w:tcPr>
          <w:p w14:paraId="7FE71B07" w14:textId="2D41BCE0" w:rsidR="006E0ECA" w:rsidRDefault="006E0ECA" w:rsidP="00C7659B">
            <w:r>
              <w:t>Teilaufgabe 2:</w:t>
            </w:r>
          </w:p>
        </w:tc>
        <w:tc>
          <w:tcPr>
            <w:tcW w:w="5953" w:type="dxa"/>
          </w:tcPr>
          <w:p w14:paraId="6004C856" w14:textId="7431D52D" w:rsidR="006E0ECA" w:rsidRDefault="006E0ECA" w:rsidP="00EF476C">
            <w:del w:id="0" w:author="Kuratli Claudia" w:date="2022-01-25T09:29:00Z">
              <w:r w:rsidDel="00EF476C">
                <w:delText>Frage mindestens zwei Personen in deinem Betrieb, wie sie Beziehungen zu neuen Kundinnen oder Lieferanten aufbauen. Erweitere deine Übersicht aus Teilaufgabe 1.</w:delText>
              </w:r>
            </w:del>
            <w:ins w:id="1" w:author="Kuratli Claudia" w:date="2022-01-25T09:29:00Z">
              <w:r w:rsidR="00EF476C">
                <w:t xml:space="preserve">Informiere dich, welche Massnahmen dein Betrieb zur Pflege der Beziehung zu seinen Kundinnen und Lieferantinnen trifft und was deine spezielle Aufgabe dabei ist. </w:t>
              </w:r>
            </w:ins>
            <w:ins w:id="2" w:author="Kuratli Claudia" w:date="2022-01-25T09:30:00Z">
              <w:r w:rsidR="00EF476C">
                <w:t>Erweitere deine Übersicht aus Teilaufgabe 1 mit Punkten</w:t>
              </w:r>
            </w:ins>
            <w:ins w:id="3" w:author="Kuratli Claudia" w:date="2022-01-25T09:29:00Z">
              <w:r w:rsidR="00EF476C">
                <w:t>, wie du Beziehungen pflegst und dabei deinen Betrieb positiv nach aussen präsentierst.</w:t>
              </w:r>
            </w:ins>
          </w:p>
        </w:tc>
      </w:tr>
      <w:tr w:rsidR="00071546" w14:paraId="6CC57A2D" w14:textId="77777777" w:rsidTr="00F6264E">
        <w:tc>
          <w:tcPr>
            <w:tcW w:w="1526" w:type="dxa"/>
          </w:tcPr>
          <w:p w14:paraId="33C94910" w14:textId="77777777" w:rsidR="00071546" w:rsidRDefault="00BA281F" w:rsidP="00F6264E">
            <w:r>
              <w:t>Teilaufgabe 2</w:t>
            </w:r>
            <w:r w:rsidR="00071546">
              <w:t>:</w:t>
            </w:r>
          </w:p>
        </w:tc>
        <w:tc>
          <w:tcPr>
            <w:tcW w:w="5953" w:type="dxa"/>
          </w:tcPr>
          <w:p w14:paraId="4C04BCA2" w14:textId="4F703B24" w:rsidR="00071546" w:rsidRDefault="00B4687C" w:rsidP="00EF476C">
            <w:pPr>
              <w:pPrChange w:id="4" w:author="Kuratli Claudia" w:date="2022-01-25T09:30:00Z">
                <w:pPr/>
              </w:pPrChange>
            </w:pPr>
            <w:r>
              <w:t xml:space="preserve">Wende deine Erkenntnisse </w:t>
            </w:r>
            <w:r w:rsidR="006E0ECA">
              <w:t xml:space="preserve">aus den beiden vorherigen Teilaufgaben </w:t>
            </w:r>
            <w:r>
              <w:t xml:space="preserve">bei deinen nächsten </w:t>
            </w:r>
            <w:r w:rsidR="00EF476C">
              <w:t>drei</w:t>
            </w:r>
            <w:r w:rsidR="00ED1485">
              <w:t xml:space="preserve"> </w:t>
            </w:r>
            <w:r>
              <w:t>Kundinnen oder Lieferantinnen an</w:t>
            </w:r>
            <w:del w:id="5" w:author="Kuratli Claudia" w:date="2022-01-25T09:30:00Z">
              <w:r w:rsidDel="00EF476C">
                <w:delText>, die das erste Mal zu dir in den Betrieb kommen</w:delText>
              </w:r>
            </w:del>
            <w:bookmarkStart w:id="6" w:name="_GoBack"/>
            <w:bookmarkEnd w:id="6"/>
            <w:r>
              <w:t>. Erweitere deine Übersicht mit deinen neuen Erfahrungen und besprich diese mit deiner vorgesetzten Person.</w:t>
            </w:r>
          </w:p>
        </w:tc>
      </w:tr>
      <w:tr w:rsidR="00823E4E" w14:paraId="6683C75F" w14:textId="77777777" w:rsidTr="00F6264E">
        <w:tc>
          <w:tcPr>
            <w:tcW w:w="1526" w:type="dxa"/>
          </w:tcPr>
          <w:p w14:paraId="6EECFCB1" w14:textId="77777777" w:rsidR="00823E4E" w:rsidRDefault="00007807" w:rsidP="00F6264E">
            <w:r>
              <w:lastRenderedPageBreak/>
              <w:t>Teilaufgabe 3</w:t>
            </w:r>
            <w:r w:rsidR="00823E4E">
              <w:t>:</w:t>
            </w:r>
          </w:p>
        </w:tc>
        <w:tc>
          <w:tcPr>
            <w:tcW w:w="5953" w:type="dxa"/>
          </w:tcPr>
          <w:p w14:paraId="14A70552" w14:textId="77777777" w:rsidR="00823E4E" w:rsidRDefault="00E97D64" w:rsidP="00F6264E">
            <w:r w:rsidRPr="00E97D64">
              <w:rPr>
                <w:color w:val="auto"/>
              </w:rPr>
              <w:t>Dokumentiere und reflektiere deine Ergebnisse in deiner Lerndokumentation.</w:t>
            </w:r>
            <w:r w:rsidR="00251520" w:rsidRPr="00E97D64">
              <w:rPr>
                <w:color w:val="auto"/>
              </w:rPr>
              <w:t xml:space="preserve"> </w:t>
            </w:r>
            <w:r w:rsidR="0053555E" w:rsidRPr="00E97D64">
              <w:t xml:space="preserve"> </w:t>
            </w:r>
          </w:p>
        </w:tc>
      </w:tr>
    </w:tbl>
    <w:p w14:paraId="68846445" w14:textId="77777777" w:rsidR="009B59A7" w:rsidRDefault="009B59A7" w:rsidP="009B59A7"/>
    <w:p w14:paraId="3A07A653" w14:textId="77777777" w:rsidR="00C7659B" w:rsidRDefault="00D2699C" w:rsidP="00D2699C">
      <w:pPr>
        <w:pStyle w:val="Untertitel"/>
      </w:pPr>
      <w:r>
        <w:t>Hinweise zur Lösung</w:t>
      </w:r>
    </w:p>
    <w:p w14:paraId="52849046" w14:textId="2D03C8FF" w:rsidR="009B59A7" w:rsidRDefault="00B4687C" w:rsidP="009B59A7">
      <w:r>
        <w:t>Schlüpfe selbst in die Rolle als Kunde oder Kundin und überlege dir, was du selbst für einen positiven Beziehungsaufbau von deinem Gegenüber verlangst.</w:t>
      </w:r>
    </w:p>
    <w:p w14:paraId="429FAA44" w14:textId="77777777" w:rsidR="00147918" w:rsidRDefault="00147918" w:rsidP="009B59A7"/>
    <w:p w14:paraId="0253CE92" w14:textId="77777777" w:rsidR="009848AB" w:rsidRDefault="009848AB" w:rsidP="009848AB">
      <w:pPr>
        <w:pStyle w:val="Untertitel"/>
      </w:pPr>
      <w:r>
        <w:t>Organisation</w:t>
      </w:r>
    </w:p>
    <w:p w14:paraId="64285EAD" w14:textId="77777777" w:rsidR="009848AB" w:rsidRDefault="002B5348" w:rsidP="009848AB">
      <w:r>
        <w:t>Führe deinen</w:t>
      </w:r>
      <w:r w:rsidR="009848AB">
        <w:t xml:space="preserve"> Praxisauftrag direkt in </w:t>
      </w:r>
      <w:r>
        <w:t>deinem</w:t>
      </w:r>
      <w:r w:rsidR="009848AB">
        <w:t xml:space="preserve"> Arbeitsalltag anhand eines konkreten Falls oder einer konkreten Situation aus der Praxis aus.</w:t>
      </w:r>
    </w:p>
    <w:p w14:paraId="7BC4F00F" w14:textId="77777777" w:rsidR="009848AB" w:rsidRDefault="009848AB" w:rsidP="009848AB"/>
    <w:p w14:paraId="4D3A5ECB" w14:textId="77777777" w:rsidR="009B59A7" w:rsidRDefault="009848AB" w:rsidP="009848AB">
      <w:r>
        <w:t xml:space="preserve">Für die Dokumentation </w:t>
      </w:r>
      <w:r w:rsidR="002B5348">
        <w:t>deines</w:t>
      </w:r>
      <w:r>
        <w:t xml:space="preserve"> Vorgehens </w:t>
      </w:r>
      <w:r w:rsidR="002B5348">
        <w:t>benötigst du</w:t>
      </w:r>
      <w:r>
        <w:t xml:space="preserve"> je nach Aufwand zwischen 30 und 90 Minuten.</w:t>
      </w:r>
    </w:p>
    <w:p w14:paraId="53536896" w14:textId="77777777" w:rsidR="00980CAC" w:rsidRDefault="00980CAC" w:rsidP="00C7659B"/>
    <w:p w14:paraId="41E03056" w14:textId="77777777" w:rsidR="00980CAC" w:rsidRDefault="00980CAC" w:rsidP="00C7659B"/>
    <w:p w14:paraId="50AB3805" w14:textId="77777777" w:rsidR="00980CAC" w:rsidRDefault="00980CAC" w:rsidP="00C7659B"/>
    <w:p w14:paraId="5390FD6B" w14:textId="77777777" w:rsidR="00980CAC" w:rsidRDefault="00980CAC" w:rsidP="00C7659B"/>
    <w:p w14:paraId="7C56D765" w14:textId="77777777" w:rsidR="00980CAC" w:rsidRDefault="00980CAC" w:rsidP="00C7659B"/>
    <w:p w14:paraId="2A92429E" w14:textId="77777777" w:rsidR="00980CAC" w:rsidRDefault="00980CAC" w:rsidP="00C7659B"/>
    <w:p w14:paraId="481263DE" w14:textId="77777777" w:rsidR="00980CAC" w:rsidRDefault="00980CAC" w:rsidP="00C7659B"/>
    <w:p w14:paraId="048E0588" w14:textId="77777777" w:rsidR="00980CAC" w:rsidRDefault="00980CAC" w:rsidP="00C7659B"/>
    <w:p w14:paraId="5776E9A1" w14:textId="77777777" w:rsidR="00980CAC" w:rsidRPr="00C7659B" w:rsidRDefault="00980CAC" w:rsidP="00C7659B"/>
    <w:sectPr w:rsidR="00980CAC" w:rsidRPr="00C7659B" w:rsidSect="003927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52" w:right="3119" w:bottom="1985" w:left="1361" w:header="28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DCCC95" w14:textId="77777777" w:rsidR="00CD728C" w:rsidRDefault="00CD728C" w:rsidP="00534DD6">
      <w:pPr>
        <w:spacing w:line="240" w:lineRule="auto"/>
      </w:pPr>
      <w:r>
        <w:separator/>
      </w:r>
    </w:p>
    <w:p w14:paraId="21A14A6B" w14:textId="77777777" w:rsidR="00CD728C" w:rsidRDefault="00CD728C"/>
  </w:endnote>
  <w:endnote w:type="continuationSeparator" w:id="0">
    <w:p w14:paraId="6EC233EF" w14:textId="77777777" w:rsidR="00CD728C" w:rsidRDefault="00CD728C" w:rsidP="00534DD6">
      <w:pPr>
        <w:spacing w:line="240" w:lineRule="auto"/>
      </w:pPr>
      <w:r>
        <w:continuationSeparator/>
      </w:r>
    </w:p>
    <w:p w14:paraId="2B4F4EA9" w14:textId="77777777" w:rsidR="00CD728C" w:rsidRDefault="00CD72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E3AC4F" w14:textId="77777777" w:rsidR="006E0ECA" w:rsidRDefault="006E0EC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6D45" w14:textId="654286CA" w:rsidR="00792BF0" w:rsidRPr="0006080E" w:rsidRDefault="00980CAC" w:rsidP="0006080E">
    <w:pPr>
      <w:pStyle w:val="Fuzeile"/>
      <w:tabs>
        <w:tab w:val="clear" w:pos="9072"/>
        <w:tab w:val="right" w:pos="7086"/>
      </w:tabs>
      <w:rPr>
        <w:sz w:val="16"/>
        <w:szCs w:val="16"/>
      </w:rPr>
    </w:pPr>
    <w:r>
      <w:rPr>
        <w:sz w:val="16"/>
        <w:szCs w:val="16"/>
      </w:rPr>
      <w:t xml:space="preserve">Praxisauftrag: </w:t>
    </w:r>
    <w:r w:rsidR="006E0ECA">
      <w:rPr>
        <w:sz w:val="16"/>
        <w:szCs w:val="16"/>
      </w:rPr>
      <w:t>Beziehungen aufbauen</w:t>
    </w:r>
    <w:r w:rsidR="002472A8">
      <w:rPr>
        <w:sz w:val="16"/>
        <w:szCs w:val="16"/>
      </w:rPr>
      <w:tab/>
    </w:r>
    <w:r w:rsidR="002472A8">
      <w:rPr>
        <w:sz w:val="16"/>
        <w:szCs w:val="16"/>
      </w:rPr>
      <w:tab/>
    </w:r>
    <w:r w:rsidR="002472A8" w:rsidRPr="002472A8">
      <w:rPr>
        <w:sz w:val="16"/>
        <w:szCs w:val="16"/>
        <w:lang w:val="de-DE"/>
      </w:rPr>
      <w:t xml:space="preserve">Seite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PAGE  \* Arabic  \* MERGEFORMAT</w:instrText>
    </w:r>
    <w:r w:rsidR="002472A8" w:rsidRPr="002472A8">
      <w:rPr>
        <w:bCs/>
        <w:sz w:val="16"/>
        <w:szCs w:val="16"/>
      </w:rPr>
      <w:fldChar w:fldCharType="separate"/>
    </w:r>
    <w:r w:rsidR="00EF476C" w:rsidRPr="00EF476C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  <w:r w:rsidR="002472A8" w:rsidRPr="002472A8">
      <w:rPr>
        <w:sz w:val="16"/>
        <w:szCs w:val="16"/>
        <w:lang w:val="de-DE"/>
      </w:rPr>
      <w:t xml:space="preserve"> von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NUMPAGES  \* Arabic  \* MERGEFORMAT</w:instrText>
    </w:r>
    <w:r w:rsidR="002472A8" w:rsidRPr="002472A8">
      <w:rPr>
        <w:bCs/>
        <w:sz w:val="16"/>
        <w:szCs w:val="16"/>
      </w:rPr>
      <w:fldChar w:fldCharType="separate"/>
    </w:r>
    <w:r w:rsidR="00EF476C" w:rsidRPr="00EF476C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B36E8" w14:textId="77777777" w:rsidR="006E0ECA" w:rsidRDefault="006E0EC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A018DA" w14:textId="77777777" w:rsidR="00CD728C" w:rsidRDefault="00CD728C" w:rsidP="00534DD6">
      <w:pPr>
        <w:spacing w:line="240" w:lineRule="auto"/>
      </w:pPr>
      <w:r>
        <w:separator/>
      </w:r>
    </w:p>
    <w:p w14:paraId="66E63B3C" w14:textId="77777777" w:rsidR="00CD728C" w:rsidRDefault="00CD728C"/>
  </w:footnote>
  <w:footnote w:type="continuationSeparator" w:id="0">
    <w:p w14:paraId="7BC73090" w14:textId="77777777" w:rsidR="00CD728C" w:rsidRDefault="00CD728C" w:rsidP="00534DD6">
      <w:pPr>
        <w:spacing w:line="240" w:lineRule="auto"/>
      </w:pPr>
      <w:r>
        <w:continuationSeparator/>
      </w:r>
    </w:p>
    <w:p w14:paraId="239EEFE9" w14:textId="77777777" w:rsidR="00CD728C" w:rsidRDefault="00CD728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38D64" w14:textId="77777777" w:rsidR="006E0ECA" w:rsidRDefault="006E0EC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3C2B51" w14:textId="77777777" w:rsidR="006E0ECA" w:rsidRDefault="006E0EC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C46C2C" w14:textId="77777777" w:rsidR="006E0ECA" w:rsidRDefault="006E0EC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149ADA0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48E898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FB1019C8"/>
    <w:lvl w:ilvl="0">
      <w:start w:val="1"/>
      <w:numFmt w:val="bullet"/>
      <w:pStyle w:val="Aufzhlungszeichen3"/>
      <w:lvlText w:val="–"/>
      <w:lvlJc w:val="left"/>
      <w:pPr>
        <w:ind w:left="700" w:hanging="360"/>
      </w:pPr>
      <w:rPr>
        <w:rFonts w:ascii="Calibri Light" w:hAnsi="Calibri Light" w:hint="default"/>
      </w:rPr>
    </w:lvl>
  </w:abstractNum>
  <w:abstractNum w:abstractNumId="3" w15:restartNumberingAfterBreak="0">
    <w:nsid w:val="FFFFFF83"/>
    <w:multiLevelType w:val="singleLevel"/>
    <w:tmpl w:val="9D42557A"/>
    <w:lvl w:ilvl="0">
      <w:start w:val="1"/>
      <w:numFmt w:val="bullet"/>
      <w:pStyle w:val="Aufzhlungszeichen2"/>
      <w:lvlText w:val="–"/>
      <w:lvlJc w:val="left"/>
      <w:pPr>
        <w:ind w:left="530" w:hanging="360"/>
      </w:pPr>
      <w:rPr>
        <w:rFonts w:ascii="Calibri Light" w:hAnsi="Calibri Light" w:hint="default"/>
      </w:rPr>
    </w:lvl>
  </w:abstractNum>
  <w:abstractNum w:abstractNumId="4" w15:restartNumberingAfterBreak="0">
    <w:nsid w:val="FFFFFF88"/>
    <w:multiLevelType w:val="singleLevel"/>
    <w:tmpl w:val="9B80277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FFFFFF89"/>
    <w:multiLevelType w:val="singleLevel"/>
    <w:tmpl w:val="145A270E"/>
    <w:lvl w:ilvl="0">
      <w:start w:val="1"/>
      <w:numFmt w:val="bullet"/>
      <w:pStyle w:val="Aufzhlungszeichen"/>
      <w:lvlText w:val="–"/>
      <w:lvlJc w:val="left"/>
      <w:pPr>
        <w:ind w:left="360" w:hanging="360"/>
      </w:pPr>
      <w:rPr>
        <w:rFonts w:ascii="Calibri Light" w:hAnsi="Calibri Light" w:hint="default"/>
      </w:rPr>
    </w:lvl>
  </w:abstractNum>
  <w:abstractNum w:abstractNumId="6" w15:restartNumberingAfterBreak="0">
    <w:nsid w:val="0E080BB0"/>
    <w:multiLevelType w:val="multilevel"/>
    <w:tmpl w:val="5C9E886C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D542C92"/>
    <w:multiLevelType w:val="hybridMultilevel"/>
    <w:tmpl w:val="18329A0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2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uratli Claudia">
    <w15:presenceInfo w15:providerId="AD" w15:userId="S-1-5-21-3766260564-2114073359-2448829969-11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proofState w:spelling="clean" w:grammar="clean"/>
  <w:attachedTemplate r:id="rId1"/>
  <w:trackRevisions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ED9"/>
    <w:rsid w:val="00007807"/>
    <w:rsid w:val="00040FAB"/>
    <w:rsid w:val="00051D3C"/>
    <w:rsid w:val="000527DA"/>
    <w:rsid w:val="0006080E"/>
    <w:rsid w:val="00071546"/>
    <w:rsid w:val="00077DD2"/>
    <w:rsid w:val="00086A2C"/>
    <w:rsid w:val="000B16EA"/>
    <w:rsid w:val="000F1744"/>
    <w:rsid w:val="001067CD"/>
    <w:rsid w:val="00147918"/>
    <w:rsid w:val="00155FCC"/>
    <w:rsid w:val="001651B6"/>
    <w:rsid w:val="00193ED9"/>
    <w:rsid w:val="001A74BC"/>
    <w:rsid w:val="001B008C"/>
    <w:rsid w:val="001B07D7"/>
    <w:rsid w:val="001B6F6D"/>
    <w:rsid w:val="001B7D40"/>
    <w:rsid w:val="001D54F5"/>
    <w:rsid w:val="001F7C12"/>
    <w:rsid w:val="002142B3"/>
    <w:rsid w:val="00216546"/>
    <w:rsid w:val="002472A8"/>
    <w:rsid w:val="00250FFF"/>
    <w:rsid w:val="00251520"/>
    <w:rsid w:val="00254785"/>
    <w:rsid w:val="002601DA"/>
    <w:rsid w:val="002621BB"/>
    <w:rsid w:val="002A477F"/>
    <w:rsid w:val="002B5348"/>
    <w:rsid w:val="002C777D"/>
    <w:rsid w:val="002D74EA"/>
    <w:rsid w:val="002E0AD8"/>
    <w:rsid w:val="00323580"/>
    <w:rsid w:val="00336FFD"/>
    <w:rsid w:val="00370B3A"/>
    <w:rsid w:val="00392737"/>
    <w:rsid w:val="003A79A1"/>
    <w:rsid w:val="003C0608"/>
    <w:rsid w:val="003C0DD4"/>
    <w:rsid w:val="00452C06"/>
    <w:rsid w:val="00461B48"/>
    <w:rsid w:val="00462396"/>
    <w:rsid w:val="00471D25"/>
    <w:rsid w:val="00474E8B"/>
    <w:rsid w:val="004A2CDD"/>
    <w:rsid w:val="004B4054"/>
    <w:rsid w:val="004E378A"/>
    <w:rsid w:val="004F5235"/>
    <w:rsid w:val="005151B3"/>
    <w:rsid w:val="005318F6"/>
    <w:rsid w:val="00534DD6"/>
    <w:rsid w:val="0053555E"/>
    <w:rsid w:val="00547403"/>
    <w:rsid w:val="005A32FA"/>
    <w:rsid w:val="006013E0"/>
    <w:rsid w:val="006031B6"/>
    <w:rsid w:val="00661CF8"/>
    <w:rsid w:val="0067508D"/>
    <w:rsid w:val="00677266"/>
    <w:rsid w:val="00695EBA"/>
    <w:rsid w:val="006A669B"/>
    <w:rsid w:val="006B094D"/>
    <w:rsid w:val="006C353E"/>
    <w:rsid w:val="006E0ECA"/>
    <w:rsid w:val="00743024"/>
    <w:rsid w:val="00771F6B"/>
    <w:rsid w:val="00792BF0"/>
    <w:rsid w:val="00793B26"/>
    <w:rsid w:val="00796A6A"/>
    <w:rsid w:val="007A59D3"/>
    <w:rsid w:val="007D47FB"/>
    <w:rsid w:val="00807BA1"/>
    <w:rsid w:val="00823E4E"/>
    <w:rsid w:val="008672D7"/>
    <w:rsid w:val="008C10C6"/>
    <w:rsid w:val="008D45EE"/>
    <w:rsid w:val="008E0562"/>
    <w:rsid w:val="008F3C75"/>
    <w:rsid w:val="009075B1"/>
    <w:rsid w:val="009456B2"/>
    <w:rsid w:val="0095032B"/>
    <w:rsid w:val="009761D1"/>
    <w:rsid w:val="00980CAC"/>
    <w:rsid w:val="009848AB"/>
    <w:rsid w:val="00994635"/>
    <w:rsid w:val="009A52CB"/>
    <w:rsid w:val="009B0535"/>
    <w:rsid w:val="009B4E47"/>
    <w:rsid w:val="009B59A7"/>
    <w:rsid w:val="009C3E11"/>
    <w:rsid w:val="009D0925"/>
    <w:rsid w:val="00A50F24"/>
    <w:rsid w:val="00A532CF"/>
    <w:rsid w:val="00A825D2"/>
    <w:rsid w:val="00A90F76"/>
    <w:rsid w:val="00AE1457"/>
    <w:rsid w:val="00B036BD"/>
    <w:rsid w:val="00B11687"/>
    <w:rsid w:val="00B40583"/>
    <w:rsid w:val="00B4687C"/>
    <w:rsid w:val="00B46F82"/>
    <w:rsid w:val="00B50093"/>
    <w:rsid w:val="00B555E4"/>
    <w:rsid w:val="00B6217B"/>
    <w:rsid w:val="00B67D64"/>
    <w:rsid w:val="00B75665"/>
    <w:rsid w:val="00BA281F"/>
    <w:rsid w:val="00BB4683"/>
    <w:rsid w:val="00BE2ABD"/>
    <w:rsid w:val="00C0409F"/>
    <w:rsid w:val="00C453FE"/>
    <w:rsid w:val="00C56A9D"/>
    <w:rsid w:val="00C7659B"/>
    <w:rsid w:val="00CD728C"/>
    <w:rsid w:val="00CD72EC"/>
    <w:rsid w:val="00D21CA9"/>
    <w:rsid w:val="00D2699C"/>
    <w:rsid w:val="00DB718D"/>
    <w:rsid w:val="00DD1533"/>
    <w:rsid w:val="00DE350B"/>
    <w:rsid w:val="00DE3BD1"/>
    <w:rsid w:val="00E0072A"/>
    <w:rsid w:val="00E010D1"/>
    <w:rsid w:val="00E37B3D"/>
    <w:rsid w:val="00E42531"/>
    <w:rsid w:val="00E63AA9"/>
    <w:rsid w:val="00E72202"/>
    <w:rsid w:val="00E87A99"/>
    <w:rsid w:val="00E966C7"/>
    <w:rsid w:val="00E97D64"/>
    <w:rsid w:val="00EB7596"/>
    <w:rsid w:val="00EC2A1E"/>
    <w:rsid w:val="00EC481B"/>
    <w:rsid w:val="00ED1485"/>
    <w:rsid w:val="00EF476C"/>
    <w:rsid w:val="00F13290"/>
    <w:rsid w:val="00F83F75"/>
    <w:rsid w:val="00FB5550"/>
    <w:rsid w:val="00FD4719"/>
    <w:rsid w:val="00FD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69F1B31"/>
  <w15:docId w15:val="{34608EF3-C1A1-4B46-AFDC-0F5152A6B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000000" w:themeColor="text1"/>
        <w:sz w:val="21"/>
        <w:szCs w:val="21"/>
        <w:lang w:val="de-CH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"/>
    <w:lsdException w:name="List Number" w:uiPriority="3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2"/>
    <w:lsdException w:name="List Bullet 3" w:uiPriority="2"/>
    <w:lsdException w:name="List Bullet 4" w:semiHidden="1" w:unhideWhenUsed="1"/>
    <w:lsdException w:name="List Bullet 5" w:semiHidden="1" w:unhideWhenUsed="1"/>
    <w:lsdException w:name="List Number 2" w:uiPriority="3"/>
    <w:lsdException w:name="List Number 3" w:uiPriority="3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2396"/>
    <w:pPr>
      <w:spacing w:line="300" w:lineRule="exact"/>
      <w:jc w:val="both"/>
    </w:pPr>
    <w:rPr>
      <w:rFonts w:ascii="Calibri Light" w:hAnsi="Calibri Ligh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2396"/>
    <w:pPr>
      <w:numPr>
        <w:numId w:val="1"/>
      </w:numPr>
      <w:pBdr>
        <w:bottom w:val="single" w:sz="12" w:space="2" w:color="000000" w:themeColor="text1"/>
      </w:pBdr>
      <w:spacing w:after="510"/>
      <w:outlineLvl w:val="0"/>
    </w:pPr>
    <w:rPr>
      <w:rFonts w:ascii="Calibri" w:eastAsiaTheme="majorEastAsia" w:hAnsi="Calibri" w:cstheme="majorBidi"/>
      <w:b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462396"/>
    <w:pPr>
      <w:widowControl w:val="0"/>
      <w:numPr>
        <w:ilvl w:val="1"/>
      </w:numPr>
      <w:pBdr>
        <w:top w:val="single" w:sz="8" w:space="1" w:color="FFFFFF" w:themeColor="background1"/>
        <w:bottom w:val="single" w:sz="4" w:space="2" w:color="000000" w:themeColor="text1"/>
      </w:pBdr>
      <w:spacing w:after="284"/>
      <w:textboxTightWrap w:val="allLines"/>
      <w:outlineLvl w:val="1"/>
    </w:pPr>
    <w:rPr>
      <w:sz w:val="24"/>
      <w:szCs w:val="24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BE2ABD"/>
    <w:pPr>
      <w:numPr>
        <w:ilvl w:val="2"/>
      </w:numPr>
      <w:pBdr>
        <w:top w:val="none" w:sz="0" w:space="0" w:color="auto"/>
      </w:pBdr>
      <w:spacing w:after="170"/>
      <w:outlineLvl w:val="2"/>
    </w:pPr>
    <w:rPr>
      <w:sz w:val="19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BE2ABD"/>
    <w:pPr>
      <w:widowControl/>
      <w:numPr>
        <w:ilvl w:val="3"/>
      </w:numPr>
      <w:pBdr>
        <w:top w:val="single" w:sz="8" w:space="1" w:color="FFFFFF" w:themeColor="background1"/>
      </w:pBdr>
      <w:spacing w:before="40"/>
      <w:ind w:left="862" w:hanging="862"/>
      <w:outlineLvl w:val="3"/>
    </w:pPr>
    <w:rPr>
      <w:iCs/>
    </w:rPr>
  </w:style>
  <w:style w:type="paragraph" w:styleId="berschrift5">
    <w:name w:val="heading 5"/>
    <w:basedOn w:val="berschrift4"/>
    <w:next w:val="Standard"/>
    <w:link w:val="berschrift5Zchn"/>
    <w:uiPriority w:val="9"/>
    <w:unhideWhenUsed/>
    <w:qFormat/>
    <w:rsid w:val="00BE2ABD"/>
    <w:pPr>
      <w:numPr>
        <w:ilvl w:val="4"/>
      </w:numPr>
      <w:pBdr>
        <w:top w:val="none" w:sz="0" w:space="0" w:color="auto"/>
      </w:pBdr>
      <w:spacing w:before="0"/>
      <w:ind w:left="1009" w:hanging="1009"/>
      <w:outlineLvl w:val="4"/>
    </w:pPr>
  </w:style>
  <w:style w:type="paragraph" w:styleId="berschrift6">
    <w:name w:val="heading 6"/>
    <w:basedOn w:val="Standard"/>
    <w:next w:val="Standard"/>
    <w:link w:val="berschrift6Zchn"/>
    <w:uiPriority w:val="9"/>
    <w:semiHidden/>
    <w:rsid w:val="002472A8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004E71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472A8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004E71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472A8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472A8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4DD6"/>
  </w:style>
  <w:style w:type="paragraph" w:styleId="Fuzeile">
    <w:name w:val="footer"/>
    <w:basedOn w:val="Standard"/>
    <w:link w:val="Fu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4DD6"/>
  </w:style>
  <w:style w:type="character" w:customStyle="1" w:styleId="berschrift1Zchn">
    <w:name w:val="Überschrift 1 Zchn"/>
    <w:basedOn w:val="Absatz-Standardschriftart"/>
    <w:link w:val="berschrift1"/>
    <w:uiPriority w:val="9"/>
    <w:rsid w:val="00462396"/>
    <w:rPr>
      <w:rFonts w:ascii="Calibri" w:eastAsiaTheme="majorEastAsia" w:hAnsi="Calibri" w:cstheme="majorBidi"/>
      <w:b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62396"/>
    <w:rPr>
      <w:rFonts w:ascii="Calibri" w:eastAsiaTheme="majorEastAsia" w:hAnsi="Calibri" w:cstheme="majorBidi"/>
      <w:b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E2ABD"/>
    <w:rPr>
      <w:rFonts w:ascii="Calibri" w:eastAsiaTheme="majorEastAsia" w:hAnsi="Calibri" w:cstheme="majorBidi"/>
      <w:b/>
      <w:sz w:val="19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62396"/>
    <w:rPr>
      <w:rFonts w:ascii="Calibri Light" w:eastAsiaTheme="majorEastAsia" w:hAnsi="Calibri Light" w:cstheme="majorBidi"/>
      <w:color w:val="004E71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472A8"/>
    <w:rPr>
      <w:rFonts w:eastAsiaTheme="majorEastAsia" w:cstheme="majorBidi"/>
      <w:i/>
      <w:iCs/>
      <w:color w:val="004E71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472A8"/>
    <w:rPr>
      <w:rFonts w:eastAsiaTheme="majorEastAsia" w:cstheme="majorBidi"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472A8"/>
    <w:rPr>
      <w:rFonts w:eastAsiaTheme="majorEastAsia" w:cstheme="majorBidi"/>
      <w:i/>
      <w:iCs/>
      <w:color w:val="272727" w:themeColor="text1" w:themeTint="D8"/>
    </w:rPr>
  </w:style>
  <w:style w:type="paragraph" w:styleId="Aufzhlungszeichen2">
    <w:name w:val="List Bullet 2"/>
    <w:basedOn w:val="Standard"/>
    <w:uiPriority w:val="2"/>
    <w:rsid w:val="00771F6B"/>
    <w:pPr>
      <w:numPr>
        <w:numId w:val="5"/>
      </w:numPr>
      <w:ind w:left="714" w:hanging="357"/>
      <w:contextualSpacing/>
    </w:pPr>
  </w:style>
  <w:style w:type="paragraph" w:styleId="Verzeichnis1">
    <w:name w:val="toc 1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left="720" w:right="284" w:hanging="720"/>
    </w:pPr>
    <w:rPr>
      <w:rFonts w:ascii="Calibri" w:hAnsi="Calibri"/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right="284"/>
    </w:pPr>
    <w:rPr>
      <w:noProof/>
    </w:rPr>
  </w:style>
  <w:style w:type="character" w:styleId="Hervorhebung">
    <w:name w:val="Emphasis"/>
    <w:basedOn w:val="Absatz-Standardschriftart"/>
    <w:uiPriority w:val="20"/>
    <w:semiHidden/>
    <w:qFormat/>
    <w:rsid w:val="00BE2ABD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CD72EC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5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51B3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4"/>
    <w:qFormat/>
    <w:rsid w:val="00462396"/>
    <w:pPr>
      <w:pBdr>
        <w:top w:val="single" w:sz="8" w:space="1" w:color="FFFFFF" w:themeColor="background1"/>
        <w:bottom w:val="single" w:sz="12" w:space="2" w:color="000000" w:themeColor="text1"/>
      </w:pBdr>
      <w:spacing w:after="510"/>
    </w:pPr>
    <w:rPr>
      <w:rFonts w:ascii="Calibri" w:eastAsiaTheme="majorEastAsia" w:hAnsi="Calibri" w:cstheme="majorBidi"/>
      <w:b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4"/>
    <w:rsid w:val="00462396"/>
    <w:rPr>
      <w:rFonts w:ascii="Calibri" w:eastAsiaTheme="majorEastAsia" w:hAnsi="Calibri" w:cstheme="majorBidi"/>
      <w:b/>
      <w:kern w:val="28"/>
      <w:sz w:val="28"/>
      <w:szCs w:val="52"/>
    </w:rPr>
  </w:style>
  <w:style w:type="paragraph" w:customStyle="1" w:styleId="Thema">
    <w:name w:val="Thema"/>
    <w:basedOn w:val="Titel"/>
    <w:next w:val="Standard"/>
    <w:uiPriority w:val="5"/>
    <w:qFormat/>
    <w:rsid w:val="00250FFF"/>
    <w:pPr>
      <w:pBdr>
        <w:top w:val="none" w:sz="0" w:space="0" w:color="auto"/>
      </w:pBdr>
    </w:pPr>
  </w:style>
  <w:style w:type="paragraph" w:styleId="Untertitel">
    <w:name w:val="Subtitle"/>
    <w:basedOn w:val="Standard"/>
    <w:next w:val="Standard"/>
    <w:link w:val="UntertitelZchn"/>
    <w:uiPriority w:val="6"/>
    <w:qFormat/>
    <w:rsid w:val="00BE2ABD"/>
    <w:pPr>
      <w:numPr>
        <w:ilvl w:val="1"/>
      </w:numPr>
      <w:pBdr>
        <w:bottom w:val="single" w:sz="8" w:space="1" w:color="000000" w:themeColor="text1"/>
      </w:pBdr>
      <w:spacing w:after="170"/>
    </w:pPr>
    <w:rPr>
      <w:rFonts w:ascii="Calibri" w:eastAsiaTheme="majorEastAsia" w:hAnsi="Calibri" w:cstheme="majorBidi"/>
      <w:b/>
      <w:iCs/>
      <w:color w:val="auto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6"/>
    <w:rsid w:val="00793B26"/>
    <w:rPr>
      <w:rFonts w:ascii="Calibri" w:eastAsiaTheme="majorEastAsia" w:hAnsi="Calibri" w:cstheme="majorBidi"/>
      <w:b/>
      <w:iCs/>
      <w:color w:val="auto"/>
      <w:sz w:val="24"/>
      <w:szCs w:val="24"/>
    </w:rPr>
  </w:style>
  <w:style w:type="paragraph" w:styleId="Aufzhlungszeichen">
    <w:name w:val="List Bullet"/>
    <w:basedOn w:val="Standard"/>
    <w:uiPriority w:val="2"/>
    <w:rsid w:val="00771F6B"/>
    <w:pPr>
      <w:numPr>
        <w:numId w:val="4"/>
      </w:numPr>
      <w:ind w:left="357" w:hanging="357"/>
      <w:contextualSpacing/>
    </w:pPr>
  </w:style>
  <w:style w:type="paragraph" w:styleId="Listennummer">
    <w:name w:val="List Number"/>
    <w:basedOn w:val="Standard"/>
    <w:uiPriority w:val="3"/>
    <w:rsid w:val="00771F6B"/>
    <w:pPr>
      <w:numPr>
        <w:numId w:val="7"/>
      </w:numPr>
      <w:contextualSpacing/>
    </w:pPr>
  </w:style>
  <w:style w:type="paragraph" w:styleId="Listennummer2">
    <w:name w:val="List Number 2"/>
    <w:basedOn w:val="Standard"/>
    <w:uiPriority w:val="3"/>
    <w:rsid w:val="00771F6B"/>
    <w:pPr>
      <w:numPr>
        <w:numId w:val="8"/>
      </w:numPr>
      <w:tabs>
        <w:tab w:val="clear" w:pos="643"/>
      </w:tabs>
      <w:ind w:left="714" w:hanging="357"/>
    </w:pPr>
  </w:style>
  <w:style w:type="paragraph" w:styleId="Listennummer3">
    <w:name w:val="List Number 3"/>
    <w:basedOn w:val="Standard"/>
    <w:uiPriority w:val="3"/>
    <w:rsid w:val="00771F6B"/>
    <w:pPr>
      <w:numPr>
        <w:numId w:val="9"/>
      </w:numPr>
      <w:tabs>
        <w:tab w:val="clear" w:pos="926"/>
      </w:tabs>
      <w:ind w:left="1071" w:hanging="357"/>
      <w:contextualSpacing/>
    </w:pPr>
  </w:style>
  <w:style w:type="paragraph" w:styleId="Aufzhlungszeichen3">
    <w:name w:val="List Bullet 3"/>
    <w:basedOn w:val="Standard"/>
    <w:uiPriority w:val="2"/>
    <w:rsid w:val="00771F6B"/>
    <w:pPr>
      <w:numPr>
        <w:numId w:val="6"/>
      </w:numPr>
      <w:ind w:left="1071" w:hanging="357"/>
      <w:contextualSpacing/>
    </w:pPr>
  </w:style>
  <w:style w:type="paragraph" w:styleId="Beschriftung">
    <w:name w:val="caption"/>
    <w:basedOn w:val="Standard"/>
    <w:next w:val="Standard"/>
    <w:uiPriority w:val="49"/>
    <w:qFormat/>
    <w:rsid w:val="007A59D3"/>
    <w:pPr>
      <w:pBdr>
        <w:bottom w:val="single" w:sz="8" w:space="2" w:color="000000" w:themeColor="text1"/>
      </w:pBdr>
      <w:spacing w:after="170"/>
    </w:pPr>
    <w:rPr>
      <w:bCs/>
      <w:color w:val="auto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7A59D3"/>
  </w:style>
  <w:style w:type="table" w:styleId="Tabellenraster">
    <w:name w:val="Table Grid"/>
    <w:basedOn w:val="NormaleTabelle"/>
    <w:uiPriority w:val="39"/>
    <w:rsid w:val="004A2CDD"/>
    <w:pPr>
      <w:spacing w:after="240" w:line="240" w:lineRule="auto"/>
    </w:pPr>
    <w:tblPr>
      <w:tblBorders>
        <w:insideH w:val="single" w:sz="4" w:space="0" w:color="auto"/>
      </w:tblBorders>
    </w:tblPr>
    <w:tblStylePr w:type="firstRow">
      <w:pPr>
        <w:wordWrap/>
        <w:spacing w:afterLines="0" w:after="0" w:afterAutospacing="0"/>
      </w:pPr>
      <w:rPr>
        <w:rFonts w:asciiTheme="minorHAnsi" w:hAnsiTheme="minorHAnsi"/>
        <w:b/>
        <w:sz w:val="21"/>
      </w:rPr>
    </w:tblStylePr>
  </w:style>
  <w:style w:type="paragraph" w:styleId="Listenabsatz">
    <w:name w:val="List Paragraph"/>
    <w:basedOn w:val="Standard"/>
    <w:uiPriority w:val="34"/>
    <w:semiHidden/>
    <w:qFormat/>
    <w:rsid w:val="00A532C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116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168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1687"/>
    <w:rPr>
      <w:rFonts w:ascii="Calibri Light" w:hAnsi="Calibri Light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16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1687"/>
    <w:rPr>
      <w:rFonts w:ascii="Calibri Light" w:hAnsi="Calibri Light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2142B3"/>
    <w:pPr>
      <w:spacing w:line="240" w:lineRule="auto"/>
    </w:pPr>
    <w:rPr>
      <w:rFonts w:ascii="Calibri Light" w:hAnsi="Calibri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02%20Projekte\SKKAB\02_Lernmedien_GB\01_Administration\02_Templates\02_Praxisauftrag_SKKAB\PA_NrHK_TitelPA_EBAoEFZ_V0.01.dotx" TargetMode="External"/></Relationships>
</file>

<file path=word/theme/theme1.xml><?xml version="1.0" encoding="utf-8"?>
<a:theme xmlns:a="http://schemas.openxmlformats.org/drawingml/2006/main" name="Larissa">
  <a:themeElements>
    <a:clrScheme name="Konvinik">
      <a:dk1>
        <a:srgbClr val="000000"/>
      </a:dk1>
      <a:lt1>
        <a:srgbClr val="FFFFFF"/>
      </a:lt1>
      <a:dk2>
        <a:srgbClr val="D9DEE2"/>
      </a:dk2>
      <a:lt2>
        <a:srgbClr val="F2F4F6"/>
      </a:lt2>
      <a:accent1>
        <a:srgbClr val="009FE3"/>
      </a:accent1>
      <a:accent2>
        <a:srgbClr val="008A3B"/>
      </a:accent2>
      <a:accent3>
        <a:srgbClr val="96C121"/>
      </a:accent3>
      <a:accent4>
        <a:srgbClr val="FFCC07"/>
      </a:accent4>
      <a:accent5>
        <a:srgbClr val="ED6B0B"/>
      </a:accent5>
      <a:accent6>
        <a:srgbClr val="E21A1F"/>
      </a:accent6>
      <a:hlink>
        <a:srgbClr val="0000FF"/>
      </a:hlink>
      <a:folHlink>
        <a:srgbClr val="800080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7BADE-F2D5-492C-93D6-7E1744970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PA_NrHK_TitelPA_EBAoEFZ_V0.01</Template>
  <TotalTime>0</TotalTime>
  <Pages>2</Pages>
  <Words>311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Ectaveo AG</Company>
  <LinksUpToDate>false</LinksUpToDate>
  <CharactersWithSpaces>2272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Marie-Theres Egger-Orlik</dc:creator>
  <cp:lastModifiedBy>Kuratli Claudia</cp:lastModifiedBy>
  <cp:revision>3</cp:revision>
  <cp:lastPrinted>2016-12-09T14:55:00Z</cp:lastPrinted>
  <dcterms:created xsi:type="dcterms:W3CDTF">2021-06-24T18:46:00Z</dcterms:created>
  <dcterms:modified xsi:type="dcterms:W3CDTF">2022-01-25T08:31:00Z</dcterms:modified>
</cp:coreProperties>
</file>